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FC5994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FC5994">
        <w:rPr>
          <w:rFonts w:ascii="Times New Roman" w:eastAsia="Times New Roman" w:hAnsi="Times New Roman" w:cs="Times New Roman"/>
          <w:sz w:val="20"/>
        </w:rPr>
        <w:t>приказу № 87 от 25.12.18 г.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основных первичных учетных документов,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прилагаемых</w:t>
      </w:r>
      <w:proofErr w:type="gramEnd"/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 xml:space="preserve"> к регистрам бюджетного учета</w:t>
      </w:r>
    </w:p>
    <w:p w:rsidR="00FC5994" w:rsidRPr="003D000A" w:rsidRDefault="00FC5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УПФР в г. Сосновоборске Красноярского края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</w:t>
            </w:r>
          </w:p>
        </w:tc>
      </w:tr>
      <w:tr w:rsidR="00C56EFE" w:rsidRPr="003D000A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C56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FC5994" w:rsidP="00FC5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Уведомление о перечислении денежных средств подотчетному лицу на командировочные (хозяйственные) расходы (приложение  12 к приказу № 87 от 25.12.18г)</w:t>
            </w:r>
          </w:p>
        </w:tc>
      </w:tr>
      <w:tr w:rsidR="00C56EFE" w:rsidRPr="003D000A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FC5994" w:rsidP="00FC5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Ведомость документов на частичную  оплату путевок  на  санаторно-курортное лечение  (приложение 8 к приказу № 87 от 25.12.18г);</w:t>
            </w: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FC5994" w:rsidP="003D000A">
            <w:pPr>
              <w:pStyle w:val="af5"/>
              <w:widowControl w:val="0"/>
              <w:tabs>
                <w:tab w:val="left" w:pos="284"/>
                <w:tab w:val="num" w:pos="426"/>
              </w:tabs>
              <w:spacing w:after="0" w:line="200" w:lineRule="atLeast"/>
            </w:pPr>
            <w:r w:rsidRPr="003D000A">
              <w:rPr>
                <w:color w:val="000000"/>
              </w:rPr>
              <w:t>Акт о снятии показаний спидометров и замера ГСМ в баках автомобилей (приложение 9</w:t>
            </w:r>
            <w:r w:rsidR="003D000A" w:rsidRPr="003D000A">
              <w:rPr>
                <w:color w:val="000000"/>
              </w:rPr>
              <w:t xml:space="preserve"> к приказу № 87 от 25.12.18г</w:t>
            </w:r>
            <w:r w:rsidRPr="003D000A">
              <w:rPr>
                <w:color w:val="000000"/>
              </w:rPr>
              <w:t>); Дефектные ведомости:</w:t>
            </w:r>
            <w:r w:rsidR="003D000A" w:rsidRPr="003D000A">
              <w:rPr>
                <w:color w:val="000000"/>
              </w:rPr>
              <w:t xml:space="preserve"> </w:t>
            </w:r>
            <w:r w:rsidRPr="003D000A">
              <w:rPr>
                <w:color w:val="000000"/>
              </w:rPr>
              <w:t>по текущему ремонту СВТ (приложение 10</w:t>
            </w:r>
            <w:r w:rsidR="003D000A" w:rsidRPr="003D000A">
              <w:rPr>
                <w:color w:val="000000"/>
              </w:rPr>
              <w:t xml:space="preserve"> к приказу № 87 от 25.12.18г</w:t>
            </w:r>
            <w:r w:rsidRPr="003D000A">
              <w:rPr>
                <w:color w:val="000000"/>
              </w:rPr>
              <w:t xml:space="preserve">);   по текущему ремонту имущества </w:t>
            </w:r>
            <w:r w:rsidR="003D000A" w:rsidRPr="003D000A">
              <w:rPr>
                <w:color w:val="000000"/>
              </w:rPr>
              <w:t>(</w:t>
            </w:r>
            <w:proofErr w:type="spellStart"/>
            <w:r w:rsidRPr="003D000A">
              <w:rPr>
                <w:color w:val="000000"/>
              </w:rPr>
              <w:t>мелкосрочному</w:t>
            </w:r>
            <w:proofErr w:type="spellEnd"/>
            <w:r w:rsidRPr="003D000A">
              <w:rPr>
                <w:color w:val="000000"/>
              </w:rPr>
              <w:t xml:space="preserve"> ремонту автомобиля)  (приложение 11</w:t>
            </w:r>
            <w:r w:rsidR="003D000A" w:rsidRPr="003D000A">
              <w:rPr>
                <w:color w:val="000000"/>
              </w:rPr>
              <w:t xml:space="preserve"> к приказу № 87 от 25.12.18г</w:t>
            </w:r>
            <w:r w:rsidRPr="003D000A">
              <w:rPr>
                <w:color w:val="000000"/>
              </w:rPr>
              <w:t>);</w:t>
            </w:r>
            <w:r w:rsidR="003D000A" w:rsidRPr="003D000A">
              <w:rPr>
                <w:color w:val="000000"/>
              </w:rPr>
              <w:t xml:space="preserve"> Р</w:t>
            </w:r>
            <w:r w:rsidRPr="003D000A">
              <w:rPr>
                <w:lang w:eastAsia="ru-RU"/>
              </w:rPr>
              <w:t>еестр внутренних почтовых отправлений (об использовании почтовых марок для отправки почтовой корреспонденции) утвержденный руководителем УПФР (приложение 14</w:t>
            </w:r>
            <w:r w:rsidR="003D000A" w:rsidRPr="003D000A">
              <w:rPr>
                <w:color w:val="000000"/>
              </w:rPr>
              <w:t xml:space="preserve"> к приказу № 87 от 25.12.18г</w:t>
            </w:r>
            <w:r w:rsidR="003D000A" w:rsidRPr="003D000A">
              <w:rPr>
                <w:lang w:eastAsia="ru-RU"/>
              </w:rPr>
              <w:t>)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3D000A" w:rsidP="003D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 на выдачу денежных документов (приложение 6 к приказу № 87 от 25.12.18г</w:t>
            </w:r>
            <w:r w:rsidRPr="003D00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0AF8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0AF8" w:rsidRPr="003D000A" w:rsidRDefault="00F70AF8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раций № 22</w:t>
            </w:r>
            <w:r>
              <w:t xml:space="preserve"> </w:t>
            </w:r>
            <w:r w:rsidRPr="00F70AF8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с безналичными денежными средствами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0AF8" w:rsidRPr="003D000A" w:rsidRDefault="00F70AF8" w:rsidP="003D00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 на выдачу (перечисление) денежных средств   на командировочные  (хозяйственные) расходы (приложение 5 к приказу № 87 от 25.12.18г);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операций № 99 по </w:t>
            </w:r>
            <w:proofErr w:type="spellStart"/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забалансовым</w:t>
            </w:r>
            <w:proofErr w:type="spellEnd"/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F96" w:rsidRPr="00697F96" w:rsidRDefault="003D000A" w:rsidP="00697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 на выдачу БСО (приложение 7 к приказу № 87 от 25.12.18г);</w:t>
            </w:r>
            <w:r w:rsidR="00697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7F96" w:rsidRPr="00697F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о техническом состоянии объекта, учитываемого на </w:t>
            </w:r>
            <w:proofErr w:type="spellStart"/>
            <w:r w:rsidR="00697F96" w:rsidRPr="00697F96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="00697F96" w:rsidRPr="00697F96">
              <w:rPr>
                <w:rFonts w:ascii="Times New Roman" w:hAnsi="Times New Roman" w:cs="Times New Roman"/>
                <w:sz w:val="24"/>
                <w:szCs w:val="24"/>
              </w:rPr>
              <w:t xml:space="preserve"> счете (приложение 16).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1A" w:rsidRDefault="003F271A" w:rsidP="00C34D67">
      <w:pPr>
        <w:spacing w:after="0" w:line="240" w:lineRule="auto"/>
      </w:pPr>
      <w:r>
        <w:separator/>
      </w:r>
    </w:p>
  </w:endnote>
  <w:endnote w:type="continuationSeparator" w:id="0">
    <w:p w:rsidR="003F271A" w:rsidRDefault="003F271A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1A" w:rsidRDefault="003F271A" w:rsidP="00C34D67">
      <w:pPr>
        <w:spacing w:after="0" w:line="240" w:lineRule="auto"/>
      </w:pPr>
      <w:r>
        <w:separator/>
      </w:r>
    </w:p>
  </w:footnote>
  <w:footnote w:type="continuationSeparator" w:id="0">
    <w:p w:rsidR="003F271A" w:rsidRDefault="003F271A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220D5"/>
    <w:rsid w:val="00135A38"/>
    <w:rsid w:val="001831BE"/>
    <w:rsid w:val="00191174"/>
    <w:rsid w:val="001D794D"/>
    <w:rsid w:val="002464A2"/>
    <w:rsid w:val="00262A81"/>
    <w:rsid w:val="0027615C"/>
    <w:rsid w:val="002E07FB"/>
    <w:rsid w:val="003079B4"/>
    <w:rsid w:val="00312906"/>
    <w:rsid w:val="00384E78"/>
    <w:rsid w:val="003A5C21"/>
    <w:rsid w:val="003B05A2"/>
    <w:rsid w:val="003D000A"/>
    <w:rsid w:val="003F271A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697F96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D30AF"/>
    <w:rsid w:val="00C34D67"/>
    <w:rsid w:val="00C56EFE"/>
    <w:rsid w:val="00CF1682"/>
    <w:rsid w:val="00CF4C27"/>
    <w:rsid w:val="00D06E81"/>
    <w:rsid w:val="00D205A4"/>
    <w:rsid w:val="00D27BFE"/>
    <w:rsid w:val="00D73D7B"/>
    <w:rsid w:val="00D775BF"/>
    <w:rsid w:val="00DD6B31"/>
    <w:rsid w:val="00DD7368"/>
    <w:rsid w:val="00DD7EAF"/>
    <w:rsid w:val="00DE151D"/>
    <w:rsid w:val="00E01E41"/>
    <w:rsid w:val="00E07E51"/>
    <w:rsid w:val="00E37095"/>
    <w:rsid w:val="00EF0FF7"/>
    <w:rsid w:val="00F12AB2"/>
    <w:rsid w:val="00F13D50"/>
    <w:rsid w:val="00F240D2"/>
    <w:rsid w:val="00F34254"/>
    <w:rsid w:val="00F6351B"/>
    <w:rsid w:val="00F70AF8"/>
    <w:rsid w:val="00FC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rsid w:val="00697F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rsid w:val="00697F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90F08-FC8B-4A90-A8B6-200C9FB8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034022-0301 Беус С.Э.</cp:lastModifiedBy>
  <cp:revision>8</cp:revision>
  <cp:lastPrinted>2018-12-17T11:04:00Z</cp:lastPrinted>
  <dcterms:created xsi:type="dcterms:W3CDTF">2018-12-25T06:22:00Z</dcterms:created>
  <dcterms:modified xsi:type="dcterms:W3CDTF">2019-01-17T02:54:00Z</dcterms:modified>
</cp:coreProperties>
</file>